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jc w:val="left"/>
              <w:numPr>
                <w:numId w:val="1001"/>
                <w:ilvl w:val="0"/>
              </w:numPr>
            </w:pPr>
            <w:r>
              <w:t xml:space="preserve">Cell with</w:t>
            </w:r>
          </w:p>
          <w:p>
            <w:pPr>
              <w:jc w:val="left"/>
              <w:numPr>
                <w:numId w:val="1001"/>
                <w:ilvl w:val="0"/>
              </w:numPr>
            </w:pPr>
            <w:r>
              <w:t xml:space="preserve">A</w:t>
            </w:r>
          </w:p>
          <w:p>
            <w:pPr>
              <w:jc w:val="left"/>
              <w:numPr>
                <w:numId w:val="1001"/>
                <w:ilvl w:val="0"/>
              </w:numPr>
            </w:pPr>
            <w:r>
              <w:t xml:space="preserve">Bullet list</w:t>
            </w:r>
          </w:p>
        </w:tc>
        <w:tc>
          <w:p>
            <w:pPr>
              <w:jc w:val="left"/>
              <w:numPr>
                <w:numId w:val="1002"/>
                <w:ilvl w:val="0"/>
              </w:numPr>
            </w:pPr>
            <w:r>
              <w:t xml:space="preserve">Cell with</w:t>
            </w:r>
          </w:p>
          <w:p>
            <w:pPr>
              <w:jc w:val="left"/>
              <w:numPr>
                <w:numId w:val="1002"/>
                <w:ilvl w:val="0"/>
              </w:numPr>
            </w:pPr>
            <w:r>
              <w:t xml:space="preserve">A</w:t>
            </w:r>
          </w:p>
          <w:p>
            <w:pPr>
              <w:jc w:val="left"/>
              <w:numPr>
                <w:numId w:val="1002"/>
                <w:ilvl w:val="0"/>
              </w:numPr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